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3075F" w14:textId="1CE99848" w:rsidR="00501AC8" w:rsidRPr="004A0C36" w:rsidRDefault="00501AC8" w:rsidP="002B59BD">
      <w:pPr>
        <w:shd w:val="clear" w:color="auto" w:fill="FFFFFF" w:themeFill="background1"/>
        <w:spacing w:after="0" w:line="240" w:lineRule="auto"/>
        <w:ind w:left="7788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</w:pPr>
      <w:r w:rsidRPr="004A0C36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EELNÕU</w:t>
      </w:r>
    </w:p>
    <w:p w14:paraId="3B0EB5CF" w14:textId="1A22A2FC" w:rsidR="00501AC8" w:rsidRDefault="002405B8" w:rsidP="00D54B29">
      <w:pPr>
        <w:shd w:val="clear" w:color="auto" w:fill="FFFFFF" w:themeFill="background1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1</w:t>
      </w:r>
      <w:r w:rsidR="00093CF4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5</w:t>
      </w:r>
      <w:r w:rsidR="005D18E9" w:rsidRPr="0060776D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.</w:t>
      </w:r>
      <w:r w:rsidR="00846A93" w:rsidRPr="0060776D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1</w:t>
      </w:r>
      <w:r w:rsidR="00093CF4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2</w:t>
      </w:r>
      <w:r w:rsidR="005D18E9" w:rsidRPr="0060776D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.202</w:t>
      </w:r>
      <w:r w:rsidR="000C2C94" w:rsidRPr="0060776D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t-EE"/>
        </w:rPr>
        <w:t>5</w:t>
      </w:r>
    </w:p>
    <w:p w14:paraId="31592409" w14:textId="77777777" w:rsidR="00D54B29" w:rsidRPr="00D54B29" w:rsidRDefault="00D54B29" w:rsidP="00D54B29">
      <w:pPr>
        <w:shd w:val="clear" w:color="auto" w:fill="FFFFFF" w:themeFill="background1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E618810" w14:textId="0D793B98" w:rsidR="00501AC8" w:rsidRPr="006C4B12" w:rsidRDefault="004653EB" w:rsidP="004A0C36">
      <w:pPr>
        <w:pStyle w:val="Loendilik"/>
        <w:shd w:val="clear" w:color="auto" w:fill="FFFFFF" w:themeFill="background1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ar-SA"/>
        </w:rPr>
      </w:pPr>
      <w:r w:rsidRPr="006C4B1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ar-SA"/>
        </w:rPr>
        <w:t>Töötervishoiu ja tööohutuse seaduse</w:t>
      </w:r>
      <w:r w:rsidR="00501AC8" w:rsidRPr="006C4B1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ar-SA"/>
        </w:rPr>
        <w:t xml:space="preserve"> muutmise seadus</w:t>
      </w:r>
    </w:p>
    <w:p w14:paraId="7C26943E" w14:textId="77777777" w:rsidR="00501AC8" w:rsidRPr="00D54B29" w:rsidRDefault="00501AC8" w:rsidP="004A0C36">
      <w:pPr>
        <w:pStyle w:val="Loendilik"/>
        <w:shd w:val="clear" w:color="auto" w:fill="FFFFFF" w:themeFill="background1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251439B7" w14:textId="2659ECE5" w:rsidR="00501AC8" w:rsidRPr="004A0C36" w:rsidRDefault="00501AC8" w:rsidP="004A0C36">
      <w:pPr>
        <w:pStyle w:val="Loendilik"/>
        <w:shd w:val="clear" w:color="auto" w:fill="FFFFFF" w:themeFill="background1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</w:pPr>
      <w:r w:rsidRPr="004A0C36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§ 1. </w:t>
      </w:r>
      <w:r w:rsidR="00871D5D" w:rsidRPr="00871D5D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Töötervishoiu ja tööohutuse seaduse </w:t>
      </w:r>
      <w:r w:rsidRPr="004A0C36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muutmine</w:t>
      </w:r>
    </w:p>
    <w:p w14:paraId="13F6EAEA" w14:textId="77777777" w:rsidR="00501AC8" w:rsidRPr="004A0C36" w:rsidRDefault="00501AC8" w:rsidP="004A0C36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029EC6CA" w14:textId="2BD37A50" w:rsidR="00501AC8" w:rsidRPr="004A0C36" w:rsidRDefault="001245C2" w:rsidP="004A0C36">
      <w:pPr>
        <w:pStyle w:val="Loendilik"/>
        <w:shd w:val="clear" w:color="auto" w:fill="FFFFFF" w:themeFill="background1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1245C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Töötervishoiu ja tööohutuse seaduses tehakse järgmised muudatused</w:t>
      </w:r>
      <w:r w:rsidR="00501AC8" w:rsidRPr="004A0C36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:</w:t>
      </w:r>
    </w:p>
    <w:p w14:paraId="203CD434" w14:textId="77777777" w:rsidR="00501AC8" w:rsidRPr="004A0C36" w:rsidRDefault="00501AC8" w:rsidP="004A0C36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75A7309C" w14:textId="59EDEC52" w:rsidR="00EC3EDA" w:rsidRPr="006C4B12" w:rsidRDefault="00E66436" w:rsidP="006C4B12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6C4B12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1)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EC3EDA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paragrahvi 13</w:t>
      </w:r>
      <w:r w:rsidR="0022196B" w:rsidRPr="006C4B12">
        <w:rPr>
          <w:rFonts w:ascii="Times New Roman" w:eastAsia="Times New Roman" w:hAnsi="Times New Roman" w:cs="Times New Roman"/>
          <w:color w:val="202020"/>
          <w:sz w:val="24"/>
          <w:szCs w:val="24"/>
          <w:vertAlign w:val="superscript"/>
          <w:lang w:eastAsia="et-EE"/>
        </w:rPr>
        <w:t>1</w:t>
      </w:r>
      <w:r w:rsidR="00EC3EDA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lõi</w:t>
      </w:r>
      <w:r w:rsidR="004C0242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ge</w:t>
      </w:r>
      <w:r w:rsidR="00EC3EDA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16 muudetakse ja sõnastatakse järgmiselt:</w:t>
      </w:r>
    </w:p>
    <w:p w14:paraId="3F178842" w14:textId="67453AB3" w:rsidR="004C0242" w:rsidRDefault="004C0242" w:rsidP="004C0242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1261A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„(16) </w:t>
      </w:r>
      <w:r w:rsidR="00F4325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Töötervishoiuteenuse osutaja säilitab t</w:t>
      </w:r>
      <w:r w:rsidRPr="001261A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öötervishoiuteenuse osutamisega seotud andmeid tervishoiuteenuste korraldamise seaduses sätestatud tingimustel ja korras.“;</w:t>
      </w:r>
    </w:p>
    <w:p w14:paraId="181A0D7B" w14:textId="77777777" w:rsidR="004C0242" w:rsidRPr="001261AD" w:rsidRDefault="004C0242" w:rsidP="001261AD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476B03D8" w14:textId="06D1CF4A" w:rsidR="004C0242" w:rsidRPr="006C4B12" w:rsidRDefault="00E66436" w:rsidP="006C4B12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6C4B12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2)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4C0242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paragrahvi 13</w:t>
      </w:r>
      <w:r w:rsidR="004C0242" w:rsidRPr="006C4B12">
        <w:rPr>
          <w:rFonts w:ascii="Times New Roman" w:eastAsia="Times New Roman" w:hAnsi="Times New Roman" w:cs="Times New Roman"/>
          <w:color w:val="202020"/>
          <w:sz w:val="24"/>
          <w:szCs w:val="24"/>
          <w:vertAlign w:val="superscript"/>
          <w:lang w:eastAsia="et-EE"/>
        </w:rPr>
        <w:t>1</w:t>
      </w:r>
      <w:r w:rsidR="004C0242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lõige 17 tunnistatakse kehtetuks</w:t>
      </w:r>
      <w:r w:rsidR="00D3602F" w:rsidRPr="006C4B1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;</w:t>
      </w:r>
    </w:p>
    <w:p w14:paraId="03A2EAD9" w14:textId="77777777" w:rsidR="00EC3EDA" w:rsidRPr="00EC3EDA" w:rsidRDefault="00EC3EDA" w:rsidP="00EC3EDA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6E9B7C14" w14:textId="79C6B3BE" w:rsidR="00CC3681" w:rsidRPr="006C4B12" w:rsidRDefault="00E66436" w:rsidP="006C4B12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6C4B12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3F4EAC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24</w:t>
      </w:r>
      <w:r w:rsidR="00B02F77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1</w:t>
      </w:r>
      <w:r w:rsidR="003F4EAC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lõiget 3 täiendatakse punktiga 7 järgmises sõnastuses:</w:t>
      </w:r>
    </w:p>
    <w:p w14:paraId="64AAE9BB" w14:textId="77777777" w:rsidR="003F4EAC" w:rsidRDefault="003F4EAC" w:rsidP="003F4EAC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2ED20031" w14:textId="4C27D888" w:rsidR="003F4EAC" w:rsidRPr="003F4EAC" w:rsidRDefault="00A37FA1" w:rsidP="003F4EAC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A37F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„7) andmed </w:t>
      </w:r>
      <w:r w:rsid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töötaja </w:t>
      </w:r>
      <w:r w:rsidR="000571B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</w:t>
      </w:r>
      <w:r w:rsidR="00DE308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ervisekontrolli otsuste</w:t>
      </w:r>
      <w:r w:rsidRPr="00A37FA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kohta.“;</w:t>
      </w:r>
    </w:p>
    <w:p w14:paraId="6CBD3CCB" w14:textId="5DF3F271" w:rsidR="00CC3681" w:rsidRPr="004C3520" w:rsidRDefault="00CC3681" w:rsidP="004A0C36">
      <w:pPr>
        <w:pStyle w:val="Loendilik"/>
        <w:shd w:val="clear" w:color="auto" w:fill="FFFFFF" w:themeFill="background1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3DDC594C" w14:textId="2DF886B7" w:rsidR="00501AC8" w:rsidRPr="006C4B12" w:rsidRDefault="00E66436" w:rsidP="006C4B12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6C4B12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4)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B02F77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seadust täiendatakse §-ga 31</w:t>
      </w:r>
      <w:r w:rsidR="00B02F77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9</w:t>
      </w:r>
      <w:r w:rsidR="00B02F77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järgmises sõnastuses</w:t>
      </w:r>
      <w:r w:rsidR="00501AC8" w:rsidRPr="006C4B1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:</w:t>
      </w:r>
    </w:p>
    <w:p w14:paraId="06E49704" w14:textId="77777777" w:rsidR="005E575F" w:rsidRPr="00E03426" w:rsidRDefault="005E575F" w:rsidP="005E575F">
      <w:pPr>
        <w:pStyle w:val="Loendilik"/>
        <w:shd w:val="clear" w:color="auto" w:fill="FFFFFF" w:themeFill="background1"/>
        <w:tabs>
          <w:tab w:val="left" w:pos="0"/>
        </w:tabs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i/>
          <w:iCs/>
          <w:color w:val="202020"/>
          <w:sz w:val="24"/>
          <w:szCs w:val="24"/>
          <w:lang w:eastAsia="et-EE"/>
        </w:rPr>
      </w:pPr>
    </w:p>
    <w:p w14:paraId="495A936C" w14:textId="269706F5" w:rsidR="00501AC8" w:rsidRPr="0009331C" w:rsidRDefault="005E575F" w:rsidP="004A0C36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  <w:r w:rsidRPr="001261A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Pr="0009331C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§ 31</w:t>
      </w:r>
      <w:r w:rsidRPr="0009331C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  <w:vertAlign w:val="superscript"/>
        </w:rPr>
        <w:t>9</w:t>
      </w:r>
      <w:r w:rsidRPr="0009331C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. Käesoleva seaduse</w:t>
      </w:r>
      <w:r w:rsidR="009D02FE" w:rsidRPr="0009331C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 xml:space="preserve"> </w:t>
      </w:r>
      <w:r w:rsidR="00B35918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§</w:t>
      </w:r>
      <w:r w:rsidR="00B35918" w:rsidRPr="0009331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</w:t>
      </w:r>
      <w:r w:rsidR="009D02FE" w:rsidRPr="0009331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>13</w:t>
      </w:r>
      <w:r w:rsidR="009D02FE" w:rsidRPr="0009331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vertAlign w:val="superscript"/>
          <w:lang w:eastAsia="et-EE"/>
        </w:rPr>
        <w:t>1</w:t>
      </w:r>
      <w:r w:rsidR="009D02FE" w:rsidRPr="0009331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lõike 16</w:t>
      </w:r>
      <w:r w:rsidR="001F0962" w:rsidRPr="0009331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  <w:lang w:eastAsia="et-EE"/>
        </w:rPr>
        <w:t xml:space="preserve"> rakendamine</w:t>
      </w:r>
    </w:p>
    <w:p w14:paraId="1010D3AA" w14:textId="31A29A96" w:rsidR="002019A8" w:rsidRDefault="00FB3CD0" w:rsidP="004A0C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bookmarkStart w:id="0" w:name="_Hlk110438002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(1)</w:t>
      </w:r>
      <w:r w:rsidR="00AF702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Tööandja säilitab enne </w:t>
      </w:r>
      <w:commentRangeStart w:id="1"/>
      <w:ins w:id="2" w:author="Katariina Kärsten - JUSTDIGI" w:date="2026-01-27T18:41:00Z" w16du:dateUtc="2026-01-27T16:41:00Z">
        <w:r w:rsidR="007E0CBC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2026. aasta </w:t>
        </w:r>
      </w:ins>
      <w:r w:rsidR="00AF702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1. juulit </w:t>
      </w:r>
      <w:commentRangeEnd w:id="1"/>
      <w:r w:rsidR="00672890">
        <w:rPr>
          <w:rStyle w:val="Kommentaariviide"/>
          <w:rFonts w:ascii="Times New Roman" w:eastAsia="Times New Roman" w:hAnsi="Times New Roman"/>
          <w:lang w:eastAsia="ar-SA"/>
        </w:rPr>
        <w:commentReference w:id="1"/>
      </w:r>
      <w:del w:id="3" w:author="Katariina Kärsten - JUSTDIGI" w:date="2026-01-27T18:41:00Z" w16du:dateUtc="2026-01-27T16:41:00Z">
        <w:r w:rsidR="00AF702E" w:rsidDel="007E0CBC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2026 </w:delText>
        </w:r>
      </w:del>
      <w:r w:rsidR="00AF702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väljastatud tervisekontrolli otsuseid </w:t>
      </w:r>
      <w:r w:rsidR="00A5591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kümme </w:t>
      </w:r>
      <w:r w:rsidR="00AF702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aastat teenuseosutamisest arvates.</w:t>
      </w:r>
    </w:p>
    <w:p w14:paraId="6164A0A5" w14:textId="3265652F" w:rsidR="00F325F5" w:rsidRPr="004A0C36" w:rsidRDefault="002019A8" w:rsidP="004A0C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(2) </w:t>
      </w:r>
      <w:r w:rsidR="00AD0B6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Tööandja säilitab </w:t>
      </w:r>
      <w:r w:rsidR="001F096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enne </w:t>
      </w:r>
      <w:ins w:id="4" w:author="Katariina Kärsten - JUSTDIGI" w:date="2026-01-27T18:41:00Z" w16du:dateUtc="2026-01-27T16:41:00Z">
        <w:r w:rsidR="007E0CBC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t xml:space="preserve">2026. aasta </w:t>
        </w:r>
      </w:ins>
      <w:r w:rsidR="001F096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1. juulit </w:t>
      </w:r>
      <w:del w:id="5" w:author="Katariina Kärsten - JUSTDIGI" w:date="2026-01-27T18:41:00Z" w16du:dateUtc="2026-01-27T16:41:00Z">
        <w:r w:rsidR="001F0962" w:rsidDel="007E0CBC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 xml:space="preserve">2026 </w:delText>
        </w:r>
      </w:del>
      <w:r w:rsidR="001F0962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väljastatud tervisekontrolli otsuseid </w:t>
      </w:r>
      <w:r w:rsidR="00AD0B6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40 aastat arvates töötaja viimasest kokkupuutest kantserogeen</w:t>
      </w:r>
      <w:r w:rsidR="008C206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i,</w:t>
      </w:r>
      <w:r w:rsidR="00AD0B6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mutageeni </w:t>
      </w:r>
      <w:r w:rsidR="0009331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või</w:t>
      </w:r>
      <w:r w:rsidR="0009331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0037E5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bioloogilise ohuteguriga, mis võib põhjustada </w:t>
      </w:r>
      <w:r w:rsidR="0039539B" w:rsidRPr="00DC5F3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haigestumise, millel on kauakestvad rasked tagajärjed</w:t>
      </w:r>
      <w:r w:rsidR="00773A40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,</w:t>
      </w:r>
      <w:r w:rsidR="00AD0B6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39539B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ning</w:t>
      </w:r>
      <w:r w:rsidR="00AD0B6C" w:rsidRPr="00AD0B6C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viis aastat arvates töötaja viimasest kokkupuutest reproduktiivtoksilise ainega.</w:t>
      </w:r>
      <w:r w:rsidR="00AF702E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</w:t>
      </w:r>
      <w:r w:rsidR="003814A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</w:t>
      </w:r>
      <w:r w:rsidR="00DC5F3D" w:rsidRPr="004C3520" w:rsidDel="00DC5F3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</w:p>
    <w:bookmarkEnd w:id="0"/>
    <w:p w14:paraId="1C0B4AD4" w14:textId="77777777" w:rsidR="00F81E19" w:rsidRDefault="00F81E19" w:rsidP="004A0C3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291151D9" w14:textId="33D07907" w:rsidR="00F81E19" w:rsidRPr="001261AD" w:rsidRDefault="00F14D9C" w:rsidP="004A0C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1AD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6E1FAC51" w14:textId="77777777" w:rsidR="00F14D9C" w:rsidRDefault="00F14D9C" w:rsidP="004A0C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48559" w14:textId="5CD439A3" w:rsidR="00F14D9C" w:rsidRPr="001261AD" w:rsidRDefault="009C68AD" w:rsidP="00F1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6" w:author="Katariina Kärsten - JUSTDIGI" w:date="2026-01-27T18:45:00Z" w16du:dateUtc="2026-01-27T16:45:00Z">
        <w:r>
          <w:rPr>
            <w:rFonts w:ascii="Times New Roman" w:hAnsi="Times New Roman" w:cs="Times New Roman"/>
            <w:sz w:val="24"/>
            <w:szCs w:val="24"/>
          </w:rPr>
          <w:t xml:space="preserve">Käesolev </w:t>
        </w:r>
      </w:ins>
      <w:del w:id="7" w:author="Katariina Kärsten - JUSTDIGI" w:date="2026-01-27T18:45:00Z" w16du:dateUtc="2026-01-27T16:45:00Z">
        <w:r w:rsidR="00F14D9C" w:rsidDel="009C68AD">
          <w:rPr>
            <w:rFonts w:ascii="Times New Roman" w:hAnsi="Times New Roman" w:cs="Times New Roman"/>
            <w:sz w:val="24"/>
            <w:szCs w:val="24"/>
          </w:rPr>
          <w:delText>S</w:delText>
        </w:r>
      </w:del>
      <w:ins w:id="8" w:author="Katariina Kärsten - JUSTDIGI" w:date="2026-01-27T18:45:00Z" w16du:dateUtc="2026-01-27T16:45:00Z">
        <w:r>
          <w:rPr>
            <w:rFonts w:ascii="Times New Roman" w:hAnsi="Times New Roman" w:cs="Times New Roman"/>
            <w:sz w:val="24"/>
            <w:szCs w:val="24"/>
          </w:rPr>
          <w:t>s</w:t>
        </w:r>
      </w:ins>
      <w:r w:rsidR="00F14D9C">
        <w:rPr>
          <w:rFonts w:ascii="Times New Roman" w:hAnsi="Times New Roman" w:cs="Times New Roman"/>
          <w:sz w:val="24"/>
          <w:szCs w:val="24"/>
        </w:rPr>
        <w:t xml:space="preserve">eadus jõustub </w:t>
      </w:r>
      <w:r w:rsidR="008D52D3">
        <w:rPr>
          <w:rFonts w:ascii="Times New Roman" w:hAnsi="Times New Roman" w:cs="Times New Roman"/>
          <w:sz w:val="24"/>
          <w:szCs w:val="24"/>
        </w:rPr>
        <w:t>2026.</w:t>
      </w:r>
      <w:r w:rsidR="003161C8">
        <w:rPr>
          <w:rFonts w:ascii="Times New Roman" w:hAnsi="Times New Roman" w:cs="Times New Roman"/>
          <w:sz w:val="24"/>
          <w:szCs w:val="24"/>
        </w:rPr>
        <w:t xml:space="preserve"> </w:t>
      </w:r>
      <w:r w:rsidR="008D52D3">
        <w:rPr>
          <w:rFonts w:ascii="Times New Roman" w:hAnsi="Times New Roman" w:cs="Times New Roman"/>
          <w:sz w:val="24"/>
          <w:szCs w:val="24"/>
        </w:rPr>
        <w:t>a</w:t>
      </w:r>
      <w:r w:rsidR="003161C8">
        <w:rPr>
          <w:rFonts w:ascii="Times New Roman" w:hAnsi="Times New Roman" w:cs="Times New Roman"/>
          <w:sz w:val="24"/>
          <w:szCs w:val="24"/>
        </w:rPr>
        <w:t xml:space="preserve">asta </w:t>
      </w:r>
      <w:r w:rsidR="00F14D9C">
        <w:rPr>
          <w:rFonts w:ascii="Times New Roman" w:hAnsi="Times New Roman" w:cs="Times New Roman"/>
          <w:sz w:val="24"/>
          <w:szCs w:val="24"/>
        </w:rPr>
        <w:t>1. juulil.</w:t>
      </w:r>
    </w:p>
    <w:p w14:paraId="378043CB" w14:textId="77777777" w:rsidR="00F14D9C" w:rsidRDefault="00F14D9C" w:rsidP="004A0C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05D11" w14:textId="77777777" w:rsidR="00F14D9C" w:rsidRPr="004A0C36" w:rsidRDefault="00F14D9C" w:rsidP="004A0C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918C2" w14:textId="77777777" w:rsidR="00501AC8" w:rsidRPr="004A0C36" w:rsidRDefault="00501AC8" w:rsidP="004A0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C7BC24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D54B29">
        <w:rPr>
          <w:color w:val="000000"/>
          <w:sz w:val="23"/>
          <w:szCs w:val="23"/>
        </w:rPr>
        <w:t>Lauri Hussar</w:t>
      </w:r>
    </w:p>
    <w:p w14:paraId="4689A00C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D54B29">
        <w:rPr>
          <w:color w:val="000000"/>
          <w:sz w:val="23"/>
          <w:szCs w:val="23"/>
        </w:rPr>
        <w:t>Riigikogu esimees</w:t>
      </w:r>
    </w:p>
    <w:p w14:paraId="28CDC693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</w:p>
    <w:p w14:paraId="7947C38D" w14:textId="77777777" w:rsidR="00501AC8" w:rsidRPr="00D54B29" w:rsidRDefault="00501AC8" w:rsidP="004A0C36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3"/>
          <w:szCs w:val="23"/>
          <w:lang w:eastAsia="et-EE"/>
        </w:rPr>
      </w:pPr>
      <w:r w:rsidRPr="00D54B29">
        <w:rPr>
          <w:rFonts w:ascii="Times New Roman" w:hAnsi="Times New Roman" w:cs="Times New Roman"/>
          <w:color w:val="000000"/>
          <w:sz w:val="23"/>
          <w:szCs w:val="23"/>
        </w:rPr>
        <w:t>Tallinn, „.....“....................</w:t>
      </w:r>
      <w:r w:rsidRPr="00D54B29">
        <w:rPr>
          <w:rFonts w:ascii="Times New Roman" w:eastAsia="Arial Unicode MS" w:hAnsi="Times New Roman" w:cs="Times New Roman"/>
          <w:kern w:val="3"/>
          <w:sz w:val="23"/>
          <w:szCs w:val="23"/>
          <w:lang w:eastAsia="et-EE"/>
        </w:rPr>
        <w:t xml:space="preserve"> </w:t>
      </w:r>
    </w:p>
    <w:p w14:paraId="359083C3" w14:textId="77777777" w:rsidR="00501AC8" w:rsidRPr="00D54B29" w:rsidRDefault="00501AC8" w:rsidP="004A0C36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3"/>
          <w:szCs w:val="23"/>
          <w:lang w:eastAsia="et-EE"/>
        </w:rPr>
      </w:pPr>
    </w:p>
    <w:p w14:paraId="041B97ED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D54B29">
        <w:rPr>
          <w:rFonts w:eastAsia="Arial Unicode MS"/>
          <w:kern w:val="3"/>
          <w:sz w:val="23"/>
          <w:szCs w:val="23"/>
        </w:rPr>
        <w:t>A</w:t>
      </w:r>
      <w:r w:rsidRPr="00D54B29">
        <w:rPr>
          <w:color w:val="000000"/>
          <w:sz w:val="23"/>
          <w:szCs w:val="23"/>
        </w:rPr>
        <w:t>lgatab Vabariigi Valitsus</w:t>
      </w:r>
    </w:p>
    <w:p w14:paraId="31A00889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D54B29">
        <w:rPr>
          <w:color w:val="000000" w:themeColor="text1"/>
          <w:sz w:val="23"/>
          <w:szCs w:val="23"/>
        </w:rPr>
        <w:t>„.....“.......................</w:t>
      </w:r>
    </w:p>
    <w:p w14:paraId="63743467" w14:textId="77777777" w:rsidR="00501AC8" w:rsidRPr="00D54B29" w:rsidRDefault="00501AC8" w:rsidP="004A0C36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</w:p>
    <w:p w14:paraId="60CDBE59" w14:textId="500C4348" w:rsidR="00D54B29" w:rsidRPr="00D54B29" w:rsidRDefault="00501AC8" w:rsidP="00D54B29">
      <w:pPr>
        <w:pStyle w:val="Normaallaadveeb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D54B29">
        <w:rPr>
          <w:color w:val="000000"/>
          <w:sz w:val="23"/>
          <w:szCs w:val="23"/>
        </w:rPr>
        <w:t>allkirjastatud digitaalselt</w:t>
      </w:r>
    </w:p>
    <w:sectPr w:rsidR="00D54B29" w:rsidRPr="00D54B29" w:rsidSect="004A0C36"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Katariina Kärsten - JUSTDIGI" w:date="2026-01-27T18:43:00Z" w:initials="KK">
    <w:p w14:paraId="2188D930" w14:textId="77777777" w:rsidR="00672890" w:rsidRDefault="00672890" w:rsidP="00672890">
      <w:pPr>
        <w:pStyle w:val="Kommentaaritekst"/>
        <w:jc w:val="left"/>
      </w:pPr>
      <w:r>
        <w:rPr>
          <w:rStyle w:val="Kommentaariviide"/>
        </w:rPr>
        <w:annotationRef/>
      </w:r>
      <w:r>
        <w:t xml:space="preserve">Kasutame seadustes tavaks saanud kuupäeva kuju, vt nt kuupäevi kehtiva TTOS rakendussätetes.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88D9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44E78DA" w16cex:dateUtc="2026-01-27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88D930" w16cid:durableId="544E78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9A22C" w14:textId="77777777" w:rsidR="00CF7C2E" w:rsidRDefault="00CF7C2E" w:rsidP="00CC3681">
      <w:pPr>
        <w:spacing w:after="0" w:line="240" w:lineRule="auto"/>
      </w:pPr>
      <w:r>
        <w:separator/>
      </w:r>
    </w:p>
  </w:endnote>
  <w:endnote w:type="continuationSeparator" w:id="0">
    <w:p w14:paraId="10F05E58" w14:textId="77777777" w:rsidR="00CF7C2E" w:rsidRDefault="00CF7C2E" w:rsidP="00CC3681">
      <w:pPr>
        <w:spacing w:after="0" w:line="240" w:lineRule="auto"/>
      </w:pPr>
      <w:r>
        <w:continuationSeparator/>
      </w:r>
    </w:p>
  </w:endnote>
  <w:endnote w:type="continuationNotice" w:id="1">
    <w:p w14:paraId="32EF02B4" w14:textId="77777777" w:rsidR="00CF7C2E" w:rsidRDefault="00CF7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9833306"/>
      <w:docPartObj>
        <w:docPartGallery w:val="Page Numbers (Bottom of Page)"/>
        <w:docPartUnique/>
      </w:docPartObj>
    </w:sdtPr>
    <w:sdtContent>
      <w:p w14:paraId="5FD030A0" w14:textId="557C19BE" w:rsidR="00CC3681" w:rsidRDefault="00CC368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95C28" w14:textId="77777777" w:rsidR="00CC3681" w:rsidRDefault="00CC368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AB54A" w14:textId="77777777" w:rsidR="00CF7C2E" w:rsidRDefault="00CF7C2E" w:rsidP="00CC3681">
      <w:pPr>
        <w:spacing w:after="0" w:line="240" w:lineRule="auto"/>
      </w:pPr>
      <w:r>
        <w:separator/>
      </w:r>
    </w:p>
  </w:footnote>
  <w:footnote w:type="continuationSeparator" w:id="0">
    <w:p w14:paraId="765645C5" w14:textId="77777777" w:rsidR="00CF7C2E" w:rsidRDefault="00CF7C2E" w:rsidP="00CC3681">
      <w:pPr>
        <w:spacing w:after="0" w:line="240" w:lineRule="auto"/>
      </w:pPr>
      <w:r>
        <w:continuationSeparator/>
      </w:r>
    </w:p>
  </w:footnote>
  <w:footnote w:type="continuationNotice" w:id="1">
    <w:p w14:paraId="5EBD2650" w14:textId="77777777" w:rsidR="00CF7C2E" w:rsidRDefault="00CF7C2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C54"/>
    <w:multiLevelType w:val="hybridMultilevel"/>
    <w:tmpl w:val="CA42ED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804"/>
    <w:multiLevelType w:val="hybridMultilevel"/>
    <w:tmpl w:val="40101F28"/>
    <w:lvl w:ilvl="0" w:tplc="287C9DC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E57F8"/>
    <w:multiLevelType w:val="hybridMultilevel"/>
    <w:tmpl w:val="007C1178"/>
    <w:lvl w:ilvl="0" w:tplc="9A542ED0">
      <w:start w:val="1"/>
      <w:numFmt w:val="decimal"/>
      <w:lvlText w:val="%1."/>
      <w:lvlJc w:val="left"/>
      <w:pPr>
        <w:ind w:left="1020" w:hanging="360"/>
      </w:pPr>
    </w:lvl>
    <w:lvl w:ilvl="1" w:tplc="477252B6">
      <w:start w:val="1"/>
      <w:numFmt w:val="decimal"/>
      <w:lvlText w:val="%2."/>
      <w:lvlJc w:val="left"/>
      <w:pPr>
        <w:ind w:left="1020" w:hanging="360"/>
      </w:pPr>
    </w:lvl>
    <w:lvl w:ilvl="2" w:tplc="AB94EF52">
      <w:start w:val="1"/>
      <w:numFmt w:val="decimal"/>
      <w:lvlText w:val="%3."/>
      <w:lvlJc w:val="left"/>
      <w:pPr>
        <w:ind w:left="1020" w:hanging="360"/>
      </w:pPr>
    </w:lvl>
    <w:lvl w:ilvl="3" w:tplc="A808C1FA">
      <w:start w:val="1"/>
      <w:numFmt w:val="decimal"/>
      <w:lvlText w:val="%4."/>
      <w:lvlJc w:val="left"/>
      <w:pPr>
        <w:ind w:left="1020" w:hanging="360"/>
      </w:pPr>
    </w:lvl>
    <w:lvl w:ilvl="4" w:tplc="481834E4">
      <w:start w:val="1"/>
      <w:numFmt w:val="decimal"/>
      <w:lvlText w:val="%5."/>
      <w:lvlJc w:val="left"/>
      <w:pPr>
        <w:ind w:left="1020" w:hanging="360"/>
      </w:pPr>
    </w:lvl>
    <w:lvl w:ilvl="5" w:tplc="596C102E">
      <w:start w:val="1"/>
      <w:numFmt w:val="decimal"/>
      <w:lvlText w:val="%6."/>
      <w:lvlJc w:val="left"/>
      <w:pPr>
        <w:ind w:left="1020" w:hanging="360"/>
      </w:pPr>
    </w:lvl>
    <w:lvl w:ilvl="6" w:tplc="39246C20">
      <w:start w:val="1"/>
      <w:numFmt w:val="decimal"/>
      <w:lvlText w:val="%7."/>
      <w:lvlJc w:val="left"/>
      <w:pPr>
        <w:ind w:left="1020" w:hanging="360"/>
      </w:pPr>
    </w:lvl>
    <w:lvl w:ilvl="7" w:tplc="6664A524">
      <w:start w:val="1"/>
      <w:numFmt w:val="decimal"/>
      <w:lvlText w:val="%8."/>
      <w:lvlJc w:val="left"/>
      <w:pPr>
        <w:ind w:left="1020" w:hanging="360"/>
      </w:pPr>
    </w:lvl>
    <w:lvl w:ilvl="8" w:tplc="BF52287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4C161A0F"/>
    <w:multiLevelType w:val="hybridMultilevel"/>
    <w:tmpl w:val="088A0F6E"/>
    <w:lvl w:ilvl="0" w:tplc="265E60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9117B"/>
    <w:multiLevelType w:val="hybridMultilevel"/>
    <w:tmpl w:val="DB18B2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16384"/>
    <w:multiLevelType w:val="hybridMultilevel"/>
    <w:tmpl w:val="BBC634F8"/>
    <w:lvl w:ilvl="0" w:tplc="1910C630">
      <w:start w:val="2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538AD"/>
    <w:multiLevelType w:val="hybridMultilevel"/>
    <w:tmpl w:val="9AAE8EC0"/>
    <w:lvl w:ilvl="0" w:tplc="A462D9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5506181">
    <w:abstractNumId w:val="3"/>
  </w:num>
  <w:num w:numId="2" w16cid:durableId="1938633254">
    <w:abstractNumId w:val="1"/>
  </w:num>
  <w:num w:numId="3" w16cid:durableId="1091899839">
    <w:abstractNumId w:val="5"/>
  </w:num>
  <w:num w:numId="4" w16cid:durableId="2047292290">
    <w:abstractNumId w:val="6"/>
  </w:num>
  <w:num w:numId="5" w16cid:durableId="425198711">
    <w:abstractNumId w:val="0"/>
  </w:num>
  <w:num w:numId="6" w16cid:durableId="629357703">
    <w:abstractNumId w:val="2"/>
  </w:num>
  <w:num w:numId="7" w16cid:durableId="71180542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C8"/>
    <w:rsid w:val="000037E5"/>
    <w:rsid w:val="0000514E"/>
    <w:rsid w:val="00020547"/>
    <w:rsid w:val="00022B4F"/>
    <w:rsid w:val="0002355F"/>
    <w:rsid w:val="00027CFC"/>
    <w:rsid w:val="00030049"/>
    <w:rsid w:val="00030F41"/>
    <w:rsid w:val="00033F70"/>
    <w:rsid w:val="00034057"/>
    <w:rsid w:val="000369CF"/>
    <w:rsid w:val="00053D04"/>
    <w:rsid w:val="000571BD"/>
    <w:rsid w:val="0006059F"/>
    <w:rsid w:val="00072803"/>
    <w:rsid w:val="000752D6"/>
    <w:rsid w:val="0007542A"/>
    <w:rsid w:val="00082495"/>
    <w:rsid w:val="0008298A"/>
    <w:rsid w:val="00085B37"/>
    <w:rsid w:val="000871D0"/>
    <w:rsid w:val="0009331C"/>
    <w:rsid w:val="00093CF4"/>
    <w:rsid w:val="000A044A"/>
    <w:rsid w:val="000A0C41"/>
    <w:rsid w:val="000A73C4"/>
    <w:rsid w:val="000B1EA8"/>
    <w:rsid w:val="000B5BE3"/>
    <w:rsid w:val="000B6815"/>
    <w:rsid w:val="000C2C94"/>
    <w:rsid w:val="000C4D70"/>
    <w:rsid w:val="000D0396"/>
    <w:rsid w:val="000D1830"/>
    <w:rsid w:val="000D26DE"/>
    <w:rsid w:val="000D3CAF"/>
    <w:rsid w:val="000F1443"/>
    <w:rsid w:val="00104170"/>
    <w:rsid w:val="00107199"/>
    <w:rsid w:val="001116DD"/>
    <w:rsid w:val="0012244D"/>
    <w:rsid w:val="0012335A"/>
    <w:rsid w:val="001245C2"/>
    <w:rsid w:val="0012476A"/>
    <w:rsid w:val="001261AD"/>
    <w:rsid w:val="00131BDE"/>
    <w:rsid w:val="001363D7"/>
    <w:rsid w:val="0013710F"/>
    <w:rsid w:val="001509E1"/>
    <w:rsid w:val="00182DC3"/>
    <w:rsid w:val="00186893"/>
    <w:rsid w:val="00192425"/>
    <w:rsid w:val="00197F37"/>
    <w:rsid w:val="001A0115"/>
    <w:rsid w:val="001B5359"/>
    <w:rsid w:val="001C5A46"/>
    <w:rsid w:val="001E35D7"/>
    <w:rsid w:val="001E4518"/>
    <w:rsid w:val="001F0248"/>
    <w:rsid w:val="001F0962"/>
    <w:rsid w:val="001F3A8D"/>
    <w:rsid w:val="002019A8"/>
    <w:rsid w:val="00202E6D"/>
    <w:rsid w:val="0020551B"/>
    <w:rsid w:val="0022196B"/>
    <w:rsid w:val="00223256"/>
    <w:rsid w:val="0023414A"/>
    <w:rsid w:val="00236823"/>
    <w:rsid w:val="00240244"/>
    <w:rsid w:val="002405B8"/>
    <w:rsid w:val="0024266C"/>
    <w:rsid w:val="00242A66"/>
    <w:rsid w:val="00244365"/>
    <w:rsid w:val="002676A9"/>
    <w:rsid w:val="00270AE0"/>
    <w:rsid w:val="0027341C"/>
    <w:rsid w:val="00277472"/>
    <w:rsid w:val="002A7BB7"/>
    <w:rsid w:val="002A7C2B"/>
    <w:rsid w:val="002B59BD"/>
    <w:rsid w:val="002D4CF3"/>
    <w:rsid w:val="002D7988"/>
    <w:rsid w:val="002F6749"/>
    <w:rsid w:val="00301DB5"/>
    <w:rsid w:val="003113D1"/>
    <w:rsid w:val="00311CA7"/>
    <w:rsid w:val="003161C8"/>
    <w:rsid w:val="00324510"/>
    <w:rsid w:val="0032658F"/>
    <w:rsid w:val="003339CB"/>
    <w:rsid w:val="0033444C"/>
    <w:rsid w:val="003371AC"/>
    <w:rsid w:val="00360CA9"/>
    <w:rsid w:val="003720C2"/>
    <w:rsid w:val="003814A4"/>
    <w:rsid w:val="0039539B"/>
    <w:rsid w:val="003B4B72"/>
    <w:rsid w:val="003C4A81"/>
    <w:rsid w:val="003D1FC5"/>
    <w:rsid w:val="003D7900"/>
    <w:rsid w:val="003E5C66"/>
    <w:rsid w:val="003F4EAC"/>
    <w:rsid w:val="00401310"/>
    <w:rsid w:val="00401B6F"/>
    <w:rsid w:val="0041260B"/>
    <w:rsid w:val="004131CE"/>
    <w:rsid w:val="00414211"/>
    <w:rsid w:val="00417410"/>
    <w:rsid w:val="004209EE"/>
    <w:rsid w:val="0043267E"/>
    <w:rsid w:val="0043469F"/>
    <w:rsid w:val="00435AE1"/>
    <w:rsid w:val="00451480"/>
    <w:rsid w:val="00456728"/>
    <w:rsid w:val="004638C4"/>
    <w:rsid w:val="00463E5D"/>
    <w:rsid w:val="004653EB"/>
    <w:rsid w:val="0046689C"/>
    <w:rsid w:val="004909E4"/>
    <w:rsid w:val="004A0C36"/>
    <w:rsid w:val="004A2687"/>
    <w:rsid w:val="004C0242"/>
    <w:rsid w:val="004C2534"/>
    <w:rsid w:val="004C3520"/>
    <w:rsid w:val="004C4D6A"/>
    <w:rsid w:val="004F2ABD"/>
    <w:rsid w:val="004F4397"/>
    <w:rsid w:val="004F4E84"/>
    <w:rsid w:val="00501AC8"/>
    <w:rsid w:val="00527A67"/>
    <w:rsid w:val="00527D46"/>
    <w:rsid w:val="00527DE4"/>
    <w:rsid w:val="00532F89"/>
    <w:rsid w:val="005405A8"/>
    <w:rsid w:val="0054457E"/>
    <w:rsid w:val="00560BCB"/>
    <w:rsid w:val="0056528B"/>
    <w:rsid w:val="005A4609"/>
    <w:rsid w:val="005A69FF"/>
    <w:rsid w:val="005A7D43"/>
    <w:rsid w:val="005B1427"/>
    <w:rsid w:val="005C16F5"/>
    <w:rsid w:val="005C362F"/>
    <w:rsid w:val="005C3D77"/>
    <w:rsid w:val="005C7995"/>
    <w:rsid w:val="005D18E9"/>
    <w:rsid w:val="005E575F"/>
    <w:rsid w:val="005F2901"/>
    <w:rsid w:val="0060776D"/>
    <w:rsid w:val="00620A00"/>
    <w:rsid w:val="00622013"/>
    <w:rsid w:val="006305C6"/>
    <w:rsid w:val="00633797"/>
    <w:rsid w:val="006405C0"/>
    <w:rsid w:val="00644253"/>
    <w:rsid w:val="00645B4A"/>
    <w:rsid w:val="00646994"/>
    <w:rsid w:val="006520A4"/>
    <w:rsid w:val="006529E6"/>
    <w:rsid w:val="0065666E"/>
    <w:rsid w:val="006635B1"/>
    <w:rsid w:val="0067028A"/>
    <w:rsid w:val="00672890"/>
    <w:rsid w:val="00672C41"/>
    <w:rsid w:val="0067540B"/>
    <w:rsid w:val="00677797"/>
    <w:rsid w:val="00681331"/>
    <w:rsid w:val="00686287"/>
    <w:rsid w:val="00692B94"/>
    <w:rsid w:val="00693159"/>
    <w:rsid w:val="00696D6F"/>
    <w:rsid w:val="00697AED"/>
    <w:rsid w:val="006A5717"/>
    <w:rsid w:val="006B51B8"/>
    <w:rsid w:val="006C0108"/>
    <w:rsid w:val="006C4B12"/>
    <w:rsid w:val="006E1B63"/>
    <w:rsid w:val="006E23A7"/>
    <w:rsid w:val="006E2D7A"/>
    <w:rsid w:val="006E6AFF"/>
    <w:rsid w:val="006F1CD7"/>
    <w:rsid w:val="006F46EA"/>
    <w:rsid w:val="00704F4A"/>
    <w:rsid w:val="0070755B"/>
    <w:rsid w:val="007127A0"/>
    <w:rsid w:val="00720903"/>
    <w:rsid w:val="00726099"/>
    <w:rsid w:val="00730BDE"/>
    <w:rsid w:val="007334CF"/>
    <w:rsid w:val="00733B85"/>
    <w:rsid w:val="0074349F"/>
    <w:rsid w:val="00750010"/>
    <w:rsid w:val="00752046"/>
    <w:rsid w:val="00760A97"/>
    <w:rsid w:val="0076113E"/>
    <w:rsid w:val="00773A40"/>
    <w:rsid w:val="00777622"/>
    <w:rsid w:val="007820CB"/>
    <w:rsid w:val="00791ACA"/>
    <w:rsid w:val="007A10EF"/>
    <w:rsid w:val="007A13FA"/>
    <w:rsid w:val="007D4D12"/>
    <w:rsid w:val="007E0CBC"/>
    <w:rsid w:val="007E3409"/>
    <w:rsid w:val="007E73D2"/>
    <w:rsid w:val="007F0253"/>
    <w:rsid w:val="007F0E6D"/>
    <w:rsid w:val="007F535B"/>
    <w:rsid w:val="008047F6"/>
    <w:rsid w:val="00805B1D"/>
    <w:rsid w:val="008116AD"/>
    <w:rsid w:val="00811E85"/>
    <w:rsid w:val="00815A02"/>
    <w:rsid w:val="0083579C"/>
    <w:rsid w:val="00844A54"/>
    <w:rsid w:val="00846A93"/>
    <w:rsid w:val="0085248D"/>
    <w:rsid w:val="00865BAB"/>
    <w:rsid w:val="00871D5D"/>
    <w:rsid w:val="00874A61"/>
    <w:rsid w:val="008851DC"/>
    <w:rsid w:val="00895FBD"/>
    <w:rsid w:val="008960D3"/>
    <w:rsid w:val="008A1D52"/>
    <w:rsid w:val="008A2323"/>
    <w:rsid w:val="008B4C79"/>
    <w:rsid w:val="008B6FD9"/>
    <w:rsid w:val="008C206A"/>
    <w:rsid w:val="008C2F92"/>
    <w:rsid w:val="008C6908"/>
    <w:rsid w:val="008D52D3"/>
    <w:rsid w:val="008E4EED"/>
    <w:rsid w:val="008E7A84"/>
    <w:rsid w:val="008F1DCC"/>
    <w:rsid w:val="008F6079"/>
    <w:rsid w:val="008F73B6"/>
    <w:rsid w:val="009141B8"/>
    <w:rsid w:val="00941545"/>
    <w:rsid w:val="00941F8C"/>
    <w:rsid w:val="00950F42"/>
    <w:rsid w:val="0095222D"/>
    <w:rsid w:val="00957723"/>
    <w:rsid w:val="0095786C"/>
    <w:rsid w:val="009650CB"/>
    <w:rsid w:val="009658BF"/>
    <w:rsid w:val="0097684E"/>
    <w:rsid w:val="00980DAF"/>
    <w:rsid w:val="00993149"/>
    <w:rsid w:val="00994EDE"/>
    <w:rsid w:val="00995804"/>
    <w:rsid w:val="00996698"/>
    <w:rsid w:val="00997478"/>
    <w:rsid w:val="009A2FC4"/>
    <w:rsid w:val="009A637C"/>
    <w:rsid w:val="009B6415"/>
    <w:rsid w:val="009C08FB"/>
    <w:rsid w:val="009C68AD"/>
    <w:rsid w:val="009D02FE"/>
    <w:rsid w:val="009D048A"/>
    <w:rsid w:val="009D2813"/>
    <w:rsid w:val="009D4437"/>
    <w:rsid w:val="009D49F5"/>
    <w:rsid w:val="009D503A"/>
    <w:rsid w:val="009F590A"/>
    <w:rsid w:val="00A00090"/>
    <w:rsid w:val="00A14209"/>
    <w:rsid w:val="00A1452D"/>
    <w:rsid w:val="00A15268"/>
    <w:rsid w:val="00A220CE"/>
    <w:rsid w:val="00A32A8F"/>
    <w:rsid w:val="00A355ED"/>
    <w:rsid w:val="00A37FA1"/>
    <w:rsid w:val="00A40170"/>
    <w:rsid w:val="00A41D19"/>
    <w:rsid w:val="00A43738"/>
    <w:rsid w:val="00A455B4"/>
    <w:rsid w:val="00A53C06"/>
    <w:rsid w:val="00A547E2"/>
    <w:rsid w:val="00A55918"/>
    <w:rsid w:val="00A628F8"/>
    <w:rsid w:val="00A702CB"/>
    <w:rsid w:val="00A7140B"/>
    <w:rsid w:val="00A71D23"/>
    <w:rsid w:val="00A847D5"/>
    <w:rsid w:val="00A84C26"/>
    <w:rsid w:val="00AA3D53"/>
    <w:rsid w:val="00AC4C3A"/>
    <w:rsid w:val="00AC7F3A"/>
    <w:rsid w:val="00AD0B6C"/>
    <w:rsid w:val="00AE20BA"/>
    <w:rsid w:val="00AF2F7C"/>
    <w:rsid w:val="00AF702E"/>
    <w:rsid w:val="00B02F77"/>
    <w:rsid w:val="00B13993"/>
    <w:rsid w:val="00B33074"/>
    <w:rsid w:val="00B35918"/>
    <w:rsid w:val="00B558A8"/>
    <w:rsid w:val="00B60AD6"/>
    <w:rsid w:val="00B668B7"/>
    <w:rsid w:val="00B703C1"/>
    <w:rsid w:val="00B70643"/>
    <w:rsid w:val="00B8745C"/>
    <w:rsid w:val="00BA01C9"/>
    <w:rsid w:val="00BA2D6D"/>
    <w:rsid w:val="00BA7082"/>
    <w:rsid w:val="00BB726F"/>
    <w:rsid w:val="00BC2CD7"/>
    <w:rsid w:val="00BC2DAF"/>
    <w:rsid w:val="00BC44F2"/>
    <w:rsid w:val="00BD2CBF"/>
    <w:rsid w:val="00BD345F"/>
    <w:rsid w:val="00BD3601"/>
    <w:rsid w:val="00BD433B"/>
    <w:rsid w:val="00BE4D4D"/>
    <w:rsid w:val="00BF1AA8"/>
    <w:rsid w:val="00BF61C5"/>
    <w:rsid w:val="00C0050D"/>
    <w:rsid w:val="00C1500F"/>
    <w:rsid w:val="00C2174D"/>
    <w:rsid w:val="00C403EF"/>
    <w:rsid w:val="00C442C4"/>
    <w:rsid w:val="00C464D7"/>
    <w:rsid w:val="00C73572"/>
    <w:rsid w:val="00C81BA1"/>
    <w:rsid w:val="00C8317C"/>
    <w:rsid w:val="00C921E6"/>
    <w:rsid w:val="00C95D45"/>
    <w:rsid w:val="00CA0E91"/>
    <w:rsid w:val="00CB3364"/>
    <w:rsid w:val="00CC3681"/>
    <w:rsid w:val="00CD2A33"/>
    <w:rsid w:val="00CD3787"/>
    <w:rsid w:val="00CD75BD"/>
    <w:rsid w:val="00CE01CB"/>
    <w:rsid w:val="00CE0EBC"/>
    <w:rsid w:val="00CE3E3C"/>
    <w:rsid w:val="00CF7C2E"/>
    <w:rsid w:val="00D3602F"/>
    <w:rsid w:val="00D45268"/>
    <w:rsid w:val="00D50FAB"/>
    <w:rsid w:val="00D54B29"/>
    <w:rsid w:val="00D622C1"/>
    <w:rsid w:val="00D66A4D"/>
    <w:rsid w:val="00D72A17"/>
    <w:rsid w:val="00D76F01"/>
    <w:rsid w:val="00D772DD"/>
    <w:rsid w:val="00D816B9"/>
    <w:rsid w:val="00DA3462"/>
    <w:rsid w:val="00DB0830"/>
    <w:rsid w:val="00DB41C1"/>
    <w:rsid w:val="00DB7C93"/>
    <w:rsid w:val="00DC0005"/>
    <w:rsid w:val="00DC52C7"/>
    <w:rsid w:val="00DC5F3D"/>
    <w:rsid w:val="00DD260D"/>
    <w:rsid w:val="00DD5196"/>
    <w:rsid w:val="00DD7514"/>
    <w:rsid w:val="00DE308A"/>
    <w:rsid w:val="00DE71B2"/>
    <w:rsid w:val="00E03426"/>
    <w:rsid w:val="00E03835"/>
    <w:rsid w:val="00E164FA"/>
    <w:rsid w:val="00E17BCB"/>
    <w:rsid w:val="00E20168"/>
    <w:rsid w:val="00E24E84"/>
    <w:rsid w:val="00E36803"/>
    <w:rsid w:val="00E43849"/>
    <w:rsid w:val="00E45597"/>
    <w:rsid w:val="00E532B5"/>
    <w:rsid w:val="00E60AF9"/>
    <w:rsid w:val="00E66436"/>
    <w:rsid w:val="00E712C0"/>
    <w:rsid w:val="00E90BFB"/>
    <w:rsid w:val="00E918D2"/>
    <w:rsid w:val="00E939A5"/>
    <w:rsid w:val="00E953DC"/>
    <w:rsid w:val="00E95BDD"/>
    <w:rsid w:val="00EA3640"/>
    <w:rsid w:val="00EB21AB"/>
    <w:rsid w:val="00EB5154"/>
    <w:rsid w:val="00EC3EDA"/>
    <w:rsid w:val="00ED3C9A"/>
    <w:rsid w:val="00ED4160"/>
    <w:rsid w:val="00EE4848"/>
    <w:rsid w:val="00EF58BC"/>
    <w:rsid w:val="00F10714"/>
    <w:rsid w:val="00F14D9C"/>
    <w:rsid w:val="00F17A20"/>
    <w:rsid w:val="00F27437"/>
    <w:rsid w:val="00F325F5"/>
    <w:rsid w:val="00F344DF"/>
    <w:rsid w:val="00F4325F"/>
    <w:rsid w:val="00F50585"/>
    <w:rsid w:val="00F575D7"/>
    <w:rsid w:val="00F65A6A"/>
    <w:rsid w:val="00F67219"/>
    <w:rsid w:val="00F71980"/>
    <w:rsid w:val="00F81E19"/>
    <w:rsid w:val="00FB3CD0"/>
    <w:rsid w:val="00FB705F"/>
    <w:rsid w:val="00FB73ED"/>
    <w:rsid w:val="00FC1613"/>
    <w:rsid w:val="00FC765C"/>
    <w:rsid w:val="00FD4875"/>
    <w:rsid w:val="00FE1F9E"/>
    <w:rsid w:val="00FE29B9"/>
    <w:rsid w:val="00FE566F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A886"/>
  <w15:chartTrackingRefBased/>
  <w15:docId w15:val="{D82E2EBA-E185-495C-99EF-2ED1C053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2CBF"/>
    <w:rPr>
      <w:kern w:val="0"/>
      <w14:ligatures w14:val="non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C3E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501A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501AC8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501AC8"/>
    <w:pPr>
      <w:ind w:left="720"/>
      <w:contextualSpacing/>
    </w:pPr>
  </w:style>
  <w:style w:type="character" w:customStyle="1" w:styleId="LoendilikMrk">
    <w:name w:val="Loendi lõik Märk"/>
    <w:aliases w:val="Mummuga loetelu Märk"/>
    <w:basedOn w:val="Liguvaikefont"/>
    <w:link w:val="Loendilik"/>
    <w:uiPriority w:val="34"/>
    <w:locked/>
    <w:rsid w:val="00501AC8"/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501AC8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qFormat/>
    <w:rsid w:val="00501AC8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1"/>
    <w:uiPriority w:val="99"/>
    <w:qFormat/>
    <w:rsid w:val="00501AC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KommentaaritekstMrk">
    <w:name w:val="Kommentaari tekst Märk"/>
    <w:basedOn w:val="Liguvaikefont"/>
    <w:uiPriority w:val="99"/>
    <w:semiHidden/>
    <w:rsid w:val="00501AC8"/>
    <w:rPr>
      <w:kern w:val="0"/>
      <w:sz w:val="20"/>
      <w:szCs w:val="20"/>
      <w14:ligatures w14:val="none"/>
    </w:rPr>
  </w:style>
  <w:style w:type="character" w:customStyle="1" w:styleId="KommentaaritekstMrk1">
    <w:name w:val="Kommentaari tekst Märk1"/>
    <w:basedOn w:val="Liguvaikefont"/>
    <w:link w:val="Kommentaaritekst"/>
    <w:uiPriority w:val="99"/>
    <w:rsid w:val="00501A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allaadveeb">
    <w:name w:val="Normal (Web)"/>
    <w:basedOn w:val="Normaallaad"/>
    <w:uiPriority w:val="99"/>
    <w:unhideWhenUsed/>
    <w:rsid w:val="0050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501AC8"/>
    <w:rPr>
      <w:b/>
      <w:bCs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7723"/>
    <w:pPr>
      <w:suppressAutoHyphens w:val="0"/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1"/>
    <w:link w:val="Kommentaariteema"/>
    <w:uiPriority w:val="99"/>
    <w:semiHidden/>
    <w:rsid w:val="00957723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daktsioon">
    <w:name w:val="Revision"/>
    <w:hidden/>
    <w:uiPriority w:val="99"/>
    <w:semiHidden/>
    <w:rsid w:val="00435AE1"/>
    <w:pPr>
      <w:spacing w:after="0" w:line="240" w:lineRule="auto"/>
    </w:pPr>
    <w:rPr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CC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3681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CC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3681"/>
    <w:rPr>
      <w:kern w:val="0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C3ED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e1d7c-2bd3-44b1-9ec8-2a84712b19ec">
      <Terms xmlns="http://schemas.microsoft.com/office/infopath/2007/PartnerControls"/>
    </lcf76f155ced4ddcb4097134ff3c332f>
    <TaxCatchAll xmlns="e293f50e-b80d-400a-80a1-6226c80ebbb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D8189-8901-4929-8826-A056FDE4D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3D844-D4B4-4E93-8219-E6853461496C}">
  <ds:schemaRefs>
    <ds:schemaRef ds:uri="http://schemas.microsoft.com/office/2006/metadata/properties"/>
    <ds:schemaRef ds:uri="http://schemas.microsoft.com/office/infopath/2007/PartnerControls"/>
    <ds:schemaRef ds:uri="c8ae1d7c-2bd3-44b1-9ec8-2a84712b19ec"/>
    <ds:schemaRef ds:uri="e293f50e-b80d-400a-80a1-6226c80ebbbb"/>
  </ds:schemaRefs>
</ds:datastoreItem>
</file>

<file path=customXml/itemProps3.xml><?xml version="1.0" encoding="utf-8"?>
<ds:datastoreItem xmlns:ds="http://schemas.openxmlformats.org/officeDocument/2006/customXml" ds:itemID="{1CEF73F3-4842-4ABD-9A82-D427BB201A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Haridus- ja Teadusministeerium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Kristel Siimula-Saar</dc:creator>
  <dc:description/>
  <cp:lastModifiedBy>Katariina Kärsten - JUSTDIGI</cp:lastModifiedBy>
  <cp:revision>115</cp:revision>
  <cp:lastPrinted>2024-04-23T09:17:00Z</cp:lastPrinted>
  <dcterms:created xsi:type="dcterms:W3CDTF">2025-04-23T07:26:00Z</dcterms:created>
  <dcterms:modified xsi:type="dcterms:W3CDTF">2026-01-27T16:45:00Z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2025-04-23T08:26:28Z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13a7144a-1e32-4816-8303-af41c0dd3fd5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  <property fmtid="{D5CDD505-2E9C-101B-9397-08002B2CF9AE}" pid="12" name="docLang">
    <vt:lpwstr>et</vt:lpwstr>
  </property>
</Properties>
</file>